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5303C920" w:rsidR="005D1203" w:rsidRPr="00BB4DD1" w:rsidRDefault="007128D3" w:rsidP="007A0155">
      <w:pPr>
        <w:pStyle w:val="Nzev"/>
        <w:rPr>
          <w:b w:val="0"/>
          <w:color w:val="FF0000"/>
        </w:rPr>
      </w:pPr>
      <w:del w:id="0" w:author="Dubcová Petra Ing." w:date="2025-04-01T10:11:00Z">
        <w:r w:rsidDel="00305CB4">
          <w:delText>Č</w:delText>
        </w:r>
      </w:del>
      <w:r>
        <w:t xml:space="preserve">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0542E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ins w:id="1" w:author="Dubcová Petra Ing." w:date="2025-03-07T08:50:00Z">
        <w:r w:rsidR="00A51D7A" w:rsidRPr="00A51D7A">
          <w:rPr>
            <w:b/>
            <w:bCs/>
            <w:rPrChange w:id="2" w:author="Dubcová Petra Ing." w:date="2025-03-07T08:50:00Z">
              <w:rPr/>
            </w:rPrChange>
          </w:rPr>
          <w:t>KoPÚ</w:t>
        </w:r>
        <w:proofErr w:type="spellEnd"/>
        <w:r w:rsidR="00A51D7A" w:rsidRPr="00A51D7A">
          <w:rPr>
            <w:b/>
            <w:bCs/>
            <w:rPrChange w:id="3" w:author="Dubcová Petra Ing." w:date="2025-03-07T08:50:00Z">
              <w:rPr/>
            </w:rPrChange>
          </w:rPr>
          <w:t xml:space="preserve"> v </w:t>
        </w:r>
        <w:proofErr w:type="spellStart"/>
        <w:r w:rsidR="00A51D7A" w:rsidRPr="00A51D7A">
          <w:rPr>
            <w:b/>
            <w:bCs/>
            <w:rPrChange w:id="4" w:author="Dubcová Petra Ing." w:date="2025-03-07T08:50:00Z">
              <w:rPr/>
            </w:rPrChange>
          </w:rPr>
          <w:t>k.ú</w:t>
        </w:r>
        <w:proofErr w:type="spellEnd"/>
        <w:r w:rsidR="00A51D7A" w:rsidRPr="00A51D7A">
          <w:rPr>
            <w:b/>
            <w:bCs/>
            <w:rPrChange w:id="5" w:author="Dubcová Petra Ing." w:date="2025-03-07T08:50:00Z">
              <w:rPr/>
            </w:rPrChange>
          </w:rPr>
          <w:t xml:space="preserve">. </w:t>
        </w:r>
        <w:proofErr w:type="spellStart"/>
        <w:r w:rsidR="00A51D7A" w:rsidRPr="00A51D7A">
          <w:rPr>
            <w:b/>
            <w:bCs/>
            <w:rPrChange w:id="6" w:author="Dubcová Petra Ing." w:date="2025-03-07T08:50:00Z">
              <w:rPr/>
            </w:rPrChange>
          </w:rPr>
          <w:t>Javorovec</w:t>
        </w:r>
      </w:ins>
      <w:proofErr w:type="spellEnd"/>
      <w:del w:id="7" w:author="Dubcová Petra Ing." w:date="2025-03-07T08:50:00Z">
        <w:r w:rsidR="007A0155" w:rsidRPr="007A0155" w:rsidDel="00A51D7A">
          <w:rPr>
            <w:b/>
            <w:highlight w:val="lightGray"/>
          </w:rPr>
          <w:delText>…………………………………</w:delText>
        </w:r>
      </w:del>
    </w:p>
    <w:p w14:paraId="154C77DA" w14:textId="687B90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ins w:id="8" w:author="Dubcová Petra Ing." w:date="2025-03-26T10:12:00Z">
        <w:r w:rsidR="00E72DAF">
          <w:t>podlimitní</w:t>
        </w:r>
      </w:ins>
      <w:del w:id="9" w:author="Dubcová Petra Ing." w:date="2025-03-26T10:12:00Z">
        <w:r w:rsidR="00AE2759" w:rsidDel="00E72DAF">
          <w:delText>na</w:delText>
        </w:r>
        <w:r w:rsidR="00F35B3A" w:rsidRPr="00F35B3A" w:rsidDel="00E72DAF">
          <w:delText>dlimitní</w:delText>
        </w:r>
      </w:del>
      <w:r w:rsidR="00F35B3A" w:rsidRPr="00F35B3A">
        <w:t xml:space="preserve">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18CF" w14:textId="4D177897" w:rsidR="00D43152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ins w:id="11" w:author="Dubcová Petra Ing." w:date="2025-03-24T10:39:00Z">
      <w:r w:rsidR="00D43152">
        <w:rPr>
          <w:rFonts w:cs="Arial"/>
          <w:b/>
          <w:szCs w:val="20"/>
        </w:rPr>
        <w:t xml:space="preserve"> 7</w:t>
      </w:r>
    </w:ins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ubcová Petra Ing.">
    <w15:presenceInfo w15:providerId="AD" w15:userId="S::P.Dubcova@spucr.cz::db35d48e-e687-4f59-8cd1-f29f71b7f6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CB4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D7A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C2B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152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DAF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6</cp:revision>
  <cp:lastPrinted>2013-03-13T13:00:00Z</cp:lastPrinted>
  <dcterms:created xsi:type="dcterms:W3CDTF">2025-03-07T07:50:00Z</dcterms:created>
  <dcterms:modified xsi:type="dcterms:W3CDTF">2025-04-01T08:11:00Z</dcterms:modified>
</cp:coreProperties>
</file>